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A84" w:rsidRDefault="00A90A84" w:rsidP="00A90A84">
      <w:pPr>
        <w:pStyle w:val="Podnadpis"/>
        <w:rPr>
          <w:b w:val="0"/>
          <w:sz w:val="24"/>
        </w:rPr>
      </w:pPr>
      <w:r w:rsidRPr="00A90A84">
        <w:rPr>
          <w:b w:val="0"/>
          <w:noProof/>
          <w:sz w:val="24"/>
        </w:rPr>
        <w:drawing>
          <wp:inline distT="0" distB="0" distL="0" distR="0">
            <wp:extent cx="4876800" cy="541655"/>
            <wp:effectExtent l="19050" t="0" r="0" b="0"/>
            <wp:docPr id="7" name="obrázek 18" descr="logo IOP + EU + text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 IOP + EU + text -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4"/>
        </w:rPr>
        <w:t xml:space="preserve">    </w:t>
      </w:r>
      <w:r w:rsidRPr="00A90A84">
        <w:rPr>
          <w:b w:val="0"/>
          <w:noProof/>
          <w:sz w:val="24"/>
        </w:rPr>
        <w:drawing>
          <wp:inline distT="0" distB="0" distL="0" distR="0">
            <wp:extent cx="519430" cy="541655"/>
            <wp:effectExtent l="19050" t="0" r="0" b="0"/>
            <wp:docPr id="8" name="obrázek 19" descr="logoMPSV-m-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MPSV-m-s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A84" w:rsidRDefault="00A90A84" w:rsidP="00D50270">
      <w:pPr>
        <w:pStyle w:val="Podnadpis"/>
        <w:jc w:val="both"/>
        <w:rPr>
          <w:b w:val="0"/>
          <w:sz w:val="24"/>
        </w:rPr>
      </w:pPr>
    </w:p>
    <w:p w:rsidR="00A90A84" w:rsidRDefault="00A90A84" w:rsidP="00D50270">
      <w:pPr>
        <w:pStyle w:val="Podnadpis"/>
        <w:jc w:val="both"/>
        <w:rPr>
          <w:b w:val="0"/>
          <w:sz w:val="24"/>
        </w:rPr>
      </w:pPr>
    </w:p>
    <w:p w:rsidR="00A90A84" w:rsidRDefault="00A90A84" w:rsidP="00D50270">
      <w:pPr>
        <w:pStyle w:val="Podnadpis"/>
        <w:jc w:val="both"/>
        <w:rPr>
          <w:b w:val="0"/>
          <w:sz w:val="24"/>
        </w:rPr>
      </w:pPr>
    </w:p>
    <w:p w:rsidR="00A90A84" w:rsidRDefault="00A90A84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</w:p>
    <w:p w:rsidR="00A8700E" w:rsidRPr="00BA5995" w:rsidRDefault="00FD5AF2" w:rsidP="00D50270">
      <w:pPr>
        <w:pStyle w:val="Podnadpis"/>
        <w:jc w:val="both"/>
        <w:rPr>
          <w:b w:val="0"/>
          <w:sz w:val="24"/>
        </w:rPr>
      </w:pPr>
      <w:r w:rsidRPr="00BA5995">
        <w:rPr>
          <w:b w:val="0"/>
          <w:sz w:val="24"/>
        </w:rPr>
        <w:t xml:space="preserve">Příloha č. </w:t>
      </w:r>
      <w:r w:rsidR="003561B3">
        <w:rPr>
          <w:b w:val="0"/>
          <w:sz w:val="24"/>
        </w:rPr>
        <w:t>6</w:t>
      </w:r>
      <w:r w:rsidR="00A8700E" w:rsidRPr="00BA5995">
        <w:rPr>
          <w:b w:val="0"/>
          <w:sz w:val="24"/>
        </w:rPr>
        <w:t xml:space="preserve"> </w:t>
      </w:r>
      <w:r w:rsidR="00220672" w:rsidRPr="00BA5995">
        <w:rPr>
          <w:b w:val="0"/>
          <w:sz w:val="24"/>
        </w:rPr>
        <w:t>ZD</w:t>
      </w:r>
      <w:r w:rsidR="00BA5995">
        <w:rPr>
          <w:b w:val="0"/>
          <w:sz w:val="24"/>
        </w:rPr>
        <w:t xml:space="preserve"> </w:t>
      </w:r>
      <w:r w:rsidR="00A8700E" w:rsidRPr="00BA5995">
        <w:rPr>
          <w:b w:val="0"/>
          <w:sz w:val="24"/>
        </w:rPr>
        <w:t xml:space="preserve">– </w:t>
      </w:r>
      <w:r w:rsidR="00833D4E" w:rsidRPr="00BA5995">
        <w:rPr>
          <w:b w:val="0"/>
          <w:bCs w:val="0"/>
          <w:sz w:val="24"/>
        </w:rPr>
        <w:t xml:space="preserve">Kontaktní </w:t>
      </w:r>
      <w:r w:rsidR="00044A6E">
        <w:rPr>
          <w:b w:val="0"/>
          <w:bCs w:val="0"/>
          <w:sz w:val="24"/>
        </w:rPr>
        <w:t xml:space="preserve">údaje </w:t>
      </w: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2FE6" w:rsidRPr="00CA3112" w:rsidRDefault="00C41BD9" w:rsidP="00C41BD9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A3112">
        <w:rPr>
          <w:rFonts w:ascii="Times New Roman" w:hAnsi="Times New Roman"/>
          <w:b/>
          <w:sz w:val="28"/>
          <w:szCs w:val="28"/>
        </w:rPr>
        <w:t>Název výběrového řízení:</w:t>
      </w:r>
      <w:r w:rsidR="00CB273F">
        <w:rPr>
          <w:rFonts w:ascii="Times New Roman" w:hAnsi="Times New Roman"/>
          <w:b/>
          <w:sz w:val="28"/>
          <w:szCs w:val="28"/>
        </w:rPr>
        <w:t xml:space="preserve"> </w:t>
      </w:r>
      <w:r w:rsidR="003E415A" w:rsidRPr="00CA3112">
        <w:rPr>
          <w:rFonts w:ascii="Times New Roman" w:hAnsi="Times New Roman"/>
          <w:b/>
          <w:sz w:val="28"/>
          <w:szCs w:val="28"/>
        </w:rPr>
        <w:t>„</w:t>
      </w:r>
      <w:r w:rsidR="00A90A84">
        <w:rPr>
          <w:rFonts w:ascii="Times New Roman" w:hAnsi="Times New Roman"/>
          <w:b/>
          <w:sz w:val="28"/>
          <w:szCs w:val="28"/>
        </w:rPr>
        <w:t>Dodávka 55 ks nových k</w:t>
      </w:r>
      <w:r w:rsidR="00044A6E" w:rsidRPr="00044A6E">
        <w:rPr>
          <w:rFonts w:ascii="Times New Roman" w:hAnsi="Times New Roman"/>
          <w:b/>
          <w:bCs/>
          <w:sz w:val="28"/>
          <w:szCs w:val="28"/>
        </w:rPr>
        <w:t>ontrolní</w:t>
      </w:r>
      <w:r w:rsidR="00A90A84">
        <w:rPr>
          <w:rFonts w:ascii="Times New Roman" w:hAnsi="Times New Roman"/>
          <w:b/>
          <w:bCs/>
          <w:sz w:val="28"/>
          <w:szCs w:val="28"/>
        </w:rPr>
        <w:t>ch</w:t>
      </w:r>
      <w:r w:rsidR="00044A6E" w:rsidRPr="00044A6E">
        <w:rPr>
          <w:rFonts w:ascii="Times New Roman" w:hAnsi="Times New Roman"/>
          <w:b/>
          <w:bCs/>
          <w:sz w:val="28"/>
          <w:szCs w:val="28"/>
        </w:rPr>
        <w:t xml:space="preserve"> zařízení přepravní kontroly</w:t>
      </w:r>
      <w:r w:rsidR="003E415A" w:rsidRPr="00044A6E">
        <w:rPr>
          <w:rFonts w:ascii="Times New Roman" w:hAnsi="Times New Roman"/>
          <w:b/>
          <w:bCs/>
          <w:sz w:val="28"/>
          <w:szCs w:val="28"/>
        </w:rPr>
        <w:t>“</w:t>
      </w:r>
    </w:p>
    <w:p w:rsidR="00C41BD9" w:rsidRPr="00CA3112" w:rsidRDefault="00C41BD9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A3112">
        <w:rPr>
          <w:rFonts w:ascii="Times New Roman" w:hAnsi="Times New Roman"/>
          <w:b/>
          <w:bCs/>
          <w:sz w:val="28"/>
          <w:szCs w:val="28"/>
        </w:rPr>
        <w:t xml:space="preserve">Ev. č. </w:t>
      </w:r>
      <w:r w:rsidRPr="00CA3112">
        <w:rPr>
          <w:rFonts w:ascii="Times New Roman" w:hAnsi="Times New Roman"/>
          <w:b/>
          <w:sz w:val="28"/>
          <w:szCs w:val="28"/>
          <w:lang w:val="fr-BE"/>
        </w:rPr>
        <w:t>RVV</w:t>
      </w:r>
      <w:r w:rsidRPr="002A0876">
        <w:rPr>
          <w:rFonts w:ascii="Times New Roman" w:hAnsi="Times New Roman"/>
          <w:b/>
          <w:sz w:val="28"/>
          <w:szCs w:val="28"/>
          <w:lang w:val="fr-BE"/>
        </w:rPr>
        <w:t>-</w:t>
      </w:r>
      <w:r w:rsidR="00044A6E" w:rsidRPr="002A0876">
        <w:rPr>
          <w:rFonts w:ascii="Times New Roman" w:hAnsi="Times New Roman"/>
          <w:b/>
          <w:sz w:val="28"/>
          <w:szCs w:val="28"/>
        </w:rPr>
        <w:t>32-16-PŘ-Ka-IROP</w:t>
      </w:r>
    </w:p>
    <w:p w:rsidR="00E0426E" w:rsidRDefault="00E0426E" w:rsidP="00E0426E">
      <w:pPr>
        <w:pStyle w:val="Podnadpis"/>
        <w:jc w:val="both"/>
        <w:rPr>
          <w:b w:val="0"/>
          <w:bCs w:val="0"/>
          <w:sz w:val="24"/>
        </w:rPr>
      </w:pPr>
    </w:p>
    <w:p w:rsidR="00E0426E" w:rsidRPr="00E0426E" w:rsidRDefault="00E0426E" w:rsidP="00E0426E">
      <w:pPr>
        <w:pStyle w:val="Podnadpis"/>
        <w:numPr>
          <w:ilvl w:val="0"/>
          <w:numId w:val="1"/>
        </w:numPr>
        <w:ind w:left="142" w:hanging="142"/>
        <w:jc w:val="both"/>
        <w:rPr>
          <w:bCs w:val="0"/>
          <w:sz w:val="24"/>
        </w:rPr>
      </w:pPr>
      <w:r w:rsidRPr="00E0426E">
        <w:rPr>
          <w:bCs w:val="0"/>
          <w:sz w:val="24"/>
        </w:rPr>
        <w:t>Kontaktní údaje pro zaslání pozvánky k účasti na testování vzorku</w:t>
      </w:r>
    </w:p>
    <w:p w:rsidR="00E0426E" w:rsidRDefault="00E0426E" w:rsidP="00E0426E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Název uchazeče:</w:t>
      </w:r>
    </w:p>
    <w:p w:rsidR="00E0426E" w:rsidRDefault="00E0426E" w:rsidP="00E0426E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Jméno a příjmení:</w:t>
      </w:r>
    </w:p>
    <w:p w:rsidR="00E0426E" w:rsidRDefault="00E0426E" w:rsidP="00E0426E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telefonní číslo:, ……….., mobilní číslo:. …………………e-mail:…………….</w:t>
      </w:r>
    </w:p>
    <w:p w:rsidR="00E0426E" w:rsidRDefault="00E0426E" w:rsidP="00E0426E">
      <w:pPr>
        <w:pStyle w:val="Podnadpis"/>
        <w:jc w:val="both"/>
        <w:rPr>
          <w:b w:val="0"/>
          <w:bCs w:val="0"/>
          <w:sz w:val="24"/>
        </w:rPr>
      </w:pPr>
    </w:p>
    <w:p w:rsidR="00E0426E" w:rsidRDefault="00E0426E" w:rsidP="00E0426E">
      <w:pPr>
        <w:pStyle w:val="Podnadpis"/>
        <w:jc w:val="both"/>
        <w:rPr>
          <w:bCs w:val="0"/>
          <w:sz w:val="24"/>
        </w:rPr>
      </w:pPr>
    </w:p>
    <w:p w:rsidR="00E0426E" w:rsidRPr="00E0426E" w:rsidRDefault="00E0426E" w:rsidP="00E0426E">
      <w:pPr>
        <w:pStyle w:val="Podnadpis"/>
        <w:numPr>
          <w:ilvl w:val="0"/>
          <w:numId w:val="1"/>
        </w:numPr>
        <w:ind w:left="737" w:hanging="786"/>
        <w:jc w:val="both"/>
        <w:rPr>
          <w:sz w:val="24"/>
        </w:rPr>
      </w:pPr>
      <w:r w:rsidRPr="00E0426E">
        <w:rPr>
          <w:bCs w:val="0"/>
          <w:sz w:val="24"/>
        </w:rPr>
        <w:t>Kontaktní údaje pro vrácení předloženého kontrolního vzorku</w:t>
      </w:r>
    </w:p>
    <w:p w:rsidR="00CA3112" w:rsidRPr="00E0426E" w:rsidRDefault="00044A6E" w:rsidP="00AD038A">
      <w:pPr>
        <w:pStyle w:val="Podnadpis"/>
        <w:spacing w:before="180"/>
        <w:jc w:val="both"/>
        <w:rPr>
          <w:b w:val="0"/>
          <w:sz w:val="24"/>
        </w:rPr>
      </w:pPr>
      <w:r w:rsidRPr="00E0426E">
        <w:rPr>
          <w:b w:val="0"/>
          <w:sz w:val="24"/>
        </w:rPr>
        <w:t>Typ zapůjčeného kontrolního zařízení:</w:t>
      </w:r>
    </w:p>
    <w:p w:rsidR="00044A6E" w:rsidRPr="00E0426E" w:rsidRDefault="00044A6E" w:rsidP="00044A6E">
      <w:pPr>
        <w:pStyle w:val="Podnadpis"/>
        <w:spacing w:before="120"/>
        <w:jc w:val="both"/>
        <w:rPr>
          <w:b w:val="0"/>
          <w:sz w:val="24"/>
        </w:rPr>
      </w:pPr>
      <w:r w:rsidRPr="00E0426E">
        <w:rPr>
          <w:b w:val="0"/>
          <w:sz w:val="24"/>
        </w:rPr>
        <w:t xml:space="preserve">Příslušenství: </w:t>
      </w:r>
    </w:p>
    <w:p w:rsidR="00CA3112" w:rsidRPr="00E0426E" w:rsidRDefault="00CA3112" w:rsidP="000D3212">
      <w:pPr>
        <w:pStyle w:val="Podnadpis"/>
        <w:jc w:val="both"/>
        <w:rPr>
          <w:b w:val="0"/>
          <w:sz w:val="24"/>
        </w:rPr>
      </w:pPr>
    </w:p>
    <w:p w:rsidR="002B2265" w:rsidRPr="00E0426E" w:rsidRDefault="002B2265" w:rsidP="000D3212">
      <w:pPr>
        <w:pStyle w:val="Podnadpis"/>
        <w:jc w:val="both"/>
        <w:rPr>
          <w:b w:val="0"/>
          <w:sz w:val="24"/>
        </w:rPr>
      </w:pPr>
      <w:r w:rsidRPr="00E0426E">
        <w:rPr>
          <w:b w:val="0"/>
          <w:sz w:val="24"/>
        </w:rPr>
        <w:t>Identifikační údaje uchazeče (společnosti):</w:t>
      </w:r>
    </w:p>
    <w:p w:rsidR="002B2265" w:rsidRPr="00E0426E" w:rsidRDefault="002B2265" w:rsidP="00905822">
      <w:pPr>
        <w:pStyle w:val="Podnadpis"/>
        <w:spacing w:before="180"/>
        <w:jc w:val="both"/>
        <w:rPr>
          <w:b w:val="0"/>
          <w:sz w:val="24"/>
        </w:rPr>
      </w:pPr>
      <w:r w:rsidRPr="00E0426E">
        <w:rPr>
          <w:b w:val="0"/>
          <w:sz w:val="24"/>
        </w:rPr>
        <w:t>Název uchazeče: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IČ: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Sídlo společnosti</w:t>
      </w:r>
      <w:r w:rsidR="00905822">
        <w:rPr>
          <w:b w:val="0"/>
          <w:sz w:val="24"/>
        </w:rPr>
        <w:t>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 xml:space="preserve">Kontaktní osoba pro </w:t>
      </w:r>
      <w:r w:rsidR="00044A6E">
        <w:rPr>
          <w:b w:val="0"/>
          <w:sz w:val="24"/>
        </w:rPr>
        <w:t>vrácení předloženého kontrolního vzorku</w:t>
      </w:r>
      <w:r w:rsidR="00905822"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</w:p>
    <w:p w:rsidR="002B2265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Jméno a příjmení:</w:t>
      </w:r>
    </w:p>
    <w:p w:rsidR="00905822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tel</w:t>
      </w:r>
      <w:r w:rsidR="00C5325E">
        <w:rPr>
          <w:b w:val="0"/>
          <w:sz w:val="24"/>
        </w:rPr>
        <w:t>efonní číslo:</w:t>
      </w:r>
      <w:r>
        <w:rPr>
          <w:b w:val="0"/>
          <w:sz w:val="24"/>
        </w:rPr>
        <w:t>, ……….., mobil</w:t>
      </w:r>
      <w:r w:rsidR="00C5325E">
        <w:rPr>
          <w:b w:val="0"/>
          <w:sz w:val="24"/>
        </w:rPr>
        <w:t>ní číslo:</w:t>
      </w:r>
      <w:r>
        <w:rPr>
          <w:b w:val="0"/>
          <w:sz w:val="24"/>
        </w:rPr>
        <w:t>. …………………e-mail</w:t>
      </w:r>
      <w:r w:rsidR="00C5325E">
        <w:rPr>
          <w:b w:val="0"/>
          <w:sz w:val="24"/>
        </w:rPr>
        <w:t>:…………….</w:t>
      </w:r>
    </w:p>
    <w:p w:rsidR="00905822" w:rsidRDefault="00905822" w:rsidP="000D3212">
      <w:pPr>
        <w:pStyle w:val="Podnadpis"/>
        <w:jc w:val="both"/>
        <w:rPr>
          <w:b w:val="0"/>
          <w:sz w:val="24"/>
        </w:rPr>
      </w:pPr>
    </w:p>
    <w:p w:rsidR="00905822" w:rsidRDefault="00905822" w:rsidP="000D3212">
      <w:pPr>
        <w:pStyle w:val="Podnadpis"/>
        <w:jc w:val="both"/>
        <w:rPr>
          <w:b w:val="0"/>
          <w:sz w:val="24"/>
        </w:rPr>
      </w:pPr>
      <w:r>
        <w:rPr>
          <w:b w:val="0"/>
          <w:sz w:val="24"/>
        </w:rPr>
        <w:t>Případně další údaje</w:t>
      </w:r>
      <w:r w:rsidR="00BA5603">
        <w:rPr>
          <w:b w:val="0"/>
          <w:sz w:val="24"/>
        </w:rPr>
        <w:t>:</w:t>
      </w:r>
    </w:p>
    <w:p w:rsidR="002B2265" w:rsidRPr="00FE30F6" w:rsidRDefault="002B2265" w:rsidP="000D3212">
      <w:pPr>
        <w:pStyle w:val="Podnadpis"/>
        <w:jc w:val="both"/>
        <w:rPr>
          <w:b w:val="0"/>
          <w:sz w:val="24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833D4E" w:rsidRDefault="00833D4E" w:rsidP="00C740E6">
      <w:pPr>
        <w:tabs>
          <w:tab w:val="left" w:pos="5610"/>
        </w:tabs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2B7083">
      <w:headerReference w:type="default" r:id="rId9"/>
      <w:footerReference w:type="default" r:id="rId10"/>
      <w:pgSz w:w="11906" w:h="16838"/>
      <w:pgMar w:top="19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26E" w:rsidRDefault="00E0426E" w:rsidP="009F37D8">
      <w:pPr>
        <w:spacing w:after="0" w:line="240" w:lineRule="auto"/>
      </w:pPr>
      <w:r>
        <w:separator/>
      </w:r>
    </w:p>
  </w:endnote>
  <w:endnote w:type="continuationSeparator" w:id="0">
    <w:p w:rsidR="00E0426E" w:rsidRDefault="00E0426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26E" w:rsidRDefault="00E0426E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535B31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535B31" w:rsidRPr="00C740E6">
      <w:rPr>
        <w:rFonts w:ascii="Times New Roman" w:hAnsi="Times New Roman"/>
      </w:rPr>
      <w:fldChar w:fldCharType="separate"/>
    </w:r>
    <w:r w:rsidR="005F6E77">
      <w:rPr>
        <w:rFonts w:ascii="Times New Roman" w:hAnsi="Times New Roman"/>
        <w:noProof/>
      </w:rPr>
      <w:t>1</w:t>
    </w:r>
    <w:r w:rsidR="00535B31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535B31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535B31" w:rsidRPr="00C740E6">
      <w:rPr>
        <w:rFonts w:ascii="Times New Roman" w:hAnsi="Times New Roman"/>
      </w:rPr>
      <w:fldChar w:fldCharType="separate"/>
    </w:r>
    <w:r w:rsidR="005F6E77">
      <w:rPr>
        <w:rFonts w:ascii="Times New Roman" w:hAnsi="Times New Roman"/>
        <w:noProof/>
      </w:rPr>
      <w:t>1</w:t>
    </w:r>
    <w:r w:rsidR="00535B31" w:rsidRPr="00C740E6">
      <w:rPr>
        <w:rFonts w:ascii="Times New Roman" w:hAnsi="Times New Roman"/>
      </w:rPr>
      <w:fldChar w:fldCharType="end"/>
    </w:r>
  </w:p>
  <w:p w:rsidR="00E0426E" w:rsidRDefault="00E042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26E" w:rsidRDefault="00E0426E" w:rsidP="009F37D8">
      <w:pPr>
        <w:spacing w:after="0" w:line="240" w:lineRule="auto"/>
      </w:pPr>
      <w:r>
        <w:separator/>
      </w:r>
    </w:p>
  </w:footnote>
  <w:footnote w:type="continuationSeparator" w:id="0">
    <w:p w:rsidR="00E0426E" w:rsidRDefault="00E0426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26E" w:rsidRPr="00A8700E" w:rsidRDefault="00694C3E" w:rsidP="00A8700E">
    <w:pPr>
      <w:pStyle w:val="Zhlav"/>
      <w:tabs>
        <w:tab w:val="clear" w:pos="4536"/>
        <w:tab w:val="clear" w:pos="9072"/>
      </w:tabs>
    </w:pPr>
    <w:del w:id="1" w:author="kabilkovaj" w:date="2016-06-14T07:10:00Z">
      <w:r>
        <w:rPr>
          <w:noProof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781050</wp:posOffset>
            </wp:positionH>
            <wp:positionV relativeFrom="page">
              <wp:posOffset>314325</wp:posOffset>
            </wp:positionV>
            <wp:extent cx="1866900" cy="504825"/>
            <wp:effectExtent l="19050" t="0" r="0" b="0"/>
            <wp:wrapSquare wrapText="bothSides"/>
            <wp:docPr id="1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A4_LOGO14mm_top_logo.png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426E" w:rsidDel="00D13595">
        <w:tab/>
        <w:delText xml:space="preserve"> </w:delText>
      </w:r>
    </w:del>
    <w:r w:rsidR="00E0426E">
      <w:t xml:space="preserve">                                                    </w:t>
    </w:r>
    <w:del w:id="2" w:author="kabilkovaj" w:date="2016-06-14T07:10:00Z">
      <w:r>
        <w:rPr>
          <w:noProof/>
          <w:lang w:eastAsia="cs-CZ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3698571</wp:posOffset>
            </wp:positionH>
            <wp:positionV relativeFrom="page">
              <wp:posOffset>365760</wp:posOffset>
            </wp:positionV>
            <wp:extent cx="2143705" cy="548640"/>
            <wp:effectExtent l="19050" t="0" r="0" b="0"/>
            <wp:wrapSquare wrapText="bothSides"/>
            <wp:docPr id="4" name="Obrázek 2" descr="A5_LOGO10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_LOGO10mm_top_text1.png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F351B"/>
    <w:multiLevelType w:val="hybridMultilevel"/>
    <w:tmpl w:val="4C92D6E8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4D2C"/>
    <w:rsid w:val="00044A6E"/>
    <w:rsid w:val="00072E7F"/>
    <w:rsid w:val="00090EF1"/>
    <w:rsid w:val="00092572"/>
    <w:rsid w:val="000957A5"/>
    <w:rsid w:val="000B7FF7"/>
    <w:rsid w:val="000C68DE"/>
    <w:rsid w:val="000C6A54"/>
    <w:rsid w:val="000D3212"/>
    <w:rsid w:val="000E3B2B"/>
    <w:rsid w:val="000E6267"/>
    <w:rsid w:val="000F7721"/>
    <w:rsid w:val="00127BCD"/>
    <w:rsid w:val="00134DFA"/>
    <w:rsid w:val="00141872"/>
    <w:rsid w:val="00166B4E"/>
    <w:rsid w:val="001771F8"/>
    <w:rsid w:val="0019044F"/>
    <w:rsid w:val="001B3DB1"/>
    <w:rsid w:val="001C76DF"/>
    <w:rsid w:val="001D3922"/>
    <w:rsid w:val="001D7F41"/>
    <w:rsid w:val="00220672"/>
    <w:rsid w:val="00236E96"/>
    <w:rsid w:val="0024497D"/>
    <w:rsid w:val="002702B8"/>
    <w:rsid w:val="0029108F"/>
    <w:rsid w:val="00293133"/>
    <w:rsid w:val="00297AB4"/>
    <w:rsid w:val="002A0876"/>
    <w:rsid w:val="002B2265"/>
    <w:rsid w:val="002B7083"/>
    <w:rsid w:val="002E2FE6"/>
    <w:rsid w:val="00312DBD"/>
    <w:rsid w:val="00331C79"/>
    <w:rsid w:val="003334B8"/>
    <w:rsid w:val="0033437C"/>
    <w:rsid w:val="003346ED"/>
    <w:rsid w:val="003561B3"/>
    <w:rsid w:val="00361F49"/>
    <w:rsid w:val="00390342"/>
    <w:rsid w:val="00392D2B"/>
    <w:rsid w:val="003B06CE"/>
    <w:rsid w:val="003E415A"/>
    <w:rsid w:val="003E4E97"/>
    <w:rsid w:val="003F1149"/>
    <w:rsid w:val="00494C22"/>
    <w:rsid w:val="0049687D"/>
    <w:rsid w:val="004A7EC4"/>
    <w:rsid w:val="004C62B9"/>
    <w:rsid w:val="004E7CB4"/>
    <w:rsid w:val="00506AAE"/>
    <w:rsid w:val="00535B31"/>
    <w:rsid w:val="00535F2C"/>
    <w:rsid w:val="005371E3"/>
    <w:rsid w:val="00541264"/>
    <w:rsid w:val="005874F6"/>
    <w:rsid w:val="005B4552"/>
    <w:rsid w:val="005C0ABA"/>
    <w:rsid w:val="005E73CE"/>
    <w:rsid w:val="005F5227"/>
    <w:rsid w:val="005F6E77"/>
    <w:rsid w:val="005F7B9F"/>
    <w:rsid w:val="00616F47"/>
    <w:rsid w:val="00622FF9"/>
    <w:rsid w:val="00631D52"/>
    <w:rsid w:val="00645D34"/>
    <w:rsid w:val="00662BB5"/>
    <w:rsid w:val="0068009B"/>
    <w:rsid w:val="0069203B"/>
    <w:rsid w:val="00694C3E"/>
    <w:rsid w:val="006A7770"/>
    <w:rsid w:val="006B4DBF"/>
    <w:rsid w:val="006C11FE"/>
    <w:rsid w:val="006D43B9"/>
    <w:rsid w:val="006D4D54"/>
    <w:rsid w:val="006F0BCF"/>
    <w:rsid w:val="006F19F9"/>
    <w:rsid w:val="006F6DA2"/>
    <w:rsid w:val="00706C1F"/>
    <w:rsid w:val="007100D3"/>
    <w:rsid w:val="00711C79"/>
    <w:rsid w:val="007120BA"/>
    <w:rsid w:val="007271DB"/>
    <w:rsid w:val="00735F0F"/>
    <w:rsid w:val="00745CB4"/>
    <w:rsid w:val="00752DB8"/>
    <w:rsid w:val="00762CB9"/>
    <w:rsid w:val="00767754"/>
    <w:rsid w:val="00775B78"/>
    <w:rsid w:val="0078335C"/>
    <w:rsid w:val="00787994"/>
    <w:rsid w:val="007A4C34"/>
    <w:rsid w:val="008157AF"/>
    <w:rsid w:val="00833D4E"/>
    <w:rsid w:val="00851DF9"/>
    <w:rsid w:val="00887374"/>
    <w:rsid w:val="008A4AC7"/>
    <w:rsid w:val="008C6158"/>
    <w:rsid w:val="008D3CA4"/>
    <w:rsid w:val="00905822"/>
    <w:rsid w:val="009457D2"/>
    <w:rsid w:val="00996AA7"/>
    <w:rsid w:val="00996DDD"/>
    <w:rsid w:val="009D3088"/>
    <w:rsid w:val="009D5AB5"/>
    <w:rsid w:val="009F37D8"/>
    <w:rsid w:val="009F70BE"/>
    <w:rsid w:val="00A0751A"/>
    <w:rsid w:val="00A607E5"/>
    <w:rsid w:val="00A61045"/>
    <w:rsid w:val="00A62173"/>
    <w:rsid w:val="00A8700E"/>
    <w:rsid w:val="00A90A84"/>
    <w:rsid w:val="00AA7A25"/>
    <w:rsid w:val="00AD038A"/>
    <w:rsid w:val="00B06A10"/>
    <w:rsid w:val="00B10C60"/>
    <w:rsid w:val="00B17512"/>
    <w:rsid w:val="00B21AFC"/>
    <w:rsid w:val="00B3580F"/>
    <w:rsid w:val="00B47E15"/>
    <w:rsid w:val="00B52133"/>
    <w:rsid w:val="00B645A4"/>
    <w:rsid w:val="00B94486"/>
    <w:rsid w:val="00BA5603"/>
    <w:rsid w:val="00BA5995"/>
    <w:rsid w:val="00BA649A"/>
    <w:rsid w:val="00BD3D7E"/>
    <w:rsid w:val="00BF7808"/>
    <w:rsid w:val="00C05ACD"/>
    <w:rsid w:val="00C10E30"/>
    <w:rsid w:val="00C4119E"/>
    <w:rsid w:val="00C41BD9"/>
    <w:rsid w:val="00C53022"/>
    <w:rsid w:val="00C5325E"/>
    <w:rsid w:val="00C56CE3"/>
    <w:rsid w:val="00C740E6"/>
    <w:rsid w:val="00C91357"/>
    <w:rsid w:val="00C93EDA"/>
    <w:rsid w:val="00CA3112"/>
    <w:rsid w:val="00CA338F"/>
    <w:rsid w:val="00CB273F"/>
    <w:rsid w:val="00CD0E72"/>
    <w:rsid w:val="00D13595"/>
    <w:rsid w:val="00D17B78"/>
    <w:rsid w:val="00D50270"/>
    <w:rsid w:val="00D51C6C"/>
    <w:rsid w:val="00D61524"/>
    <w:rsid w:val="00D65B41"/>
    <w:rsid w:val="00DA61A7"/>
    <w:rsid w:val="00DE5273"/>
    <w:rsid w:val="00E0426E"/>
    <w:rsid w:val="00E3485E"/>
    <w:rsid w:val="00E4324F"/>
    <w:rsid w:val="00E51CAD"/>
    <w:rsid w:val="00E528E8"/>
    <w:rsid w:val="00E54163"/>
    <w:rsid w:val="00E71783"/>
    <w:rsid w:val="00E81A5A"/>
    <w:rsid w:val="00EA0553"/>
    <w:rsid w:val="00EC3717"/>
    <w:rsid w:val="00ED0FDB"/>
    <w:rsid w:val="00ED48B9"/>
    <w:rsid w:val="00EE573C"/>
    <w:rsid w:val="00EF327C"/>
    <w:rsid w:val="00F05E17"/>
    <w:rsid w:val="00F10CA2"/>
    <w:rsid w:val="00F31FF1"/>
    <w:rsid w:val="00F40921"/>
    <w:rsid w:val="00F701D0"/>
    <w:rsid w:val="00F72F38"/>
    <w:rsid w:val="00FA4CE5"/>
    <w:rsid w:val="00FD5AF2"/>
    <w:rsid w:val="00FD75C7"/>
    <w:rsid w:val="00FE30F6"/>
    <w:rsid w:val="00FF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6F5F44FD-FAD0-4E32-81C4-62DDCCF1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2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2016-06-14T08:45:00Z</cp:lastPrinted>
  <dcterms:created xsi:type="dcterms:W3CDTF">2019-04-16T11:28:00Z</dcterms:created>
  <dcterms:modified xsi:type="dcterms:W3CDTF">2019-04-16T11:28:00Z</dcterms:modified>
</cp:coreProperties>
</file>